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14" w:rsidRPr="00310F6E" w:rsidRDefault="00E74414" w:rsidP="00E74414">
      <w:pPr>
        <w:jc w:val="center"/>
      </w:pPr>
      <w:r w:rsidRPr="00310F6E">
        <w:t xml:space="preserve">ANNEX 1 – </w:t>
      </w:r>
    </w:p>
    <w:p w:rsidR="00E74414" w:rsidRPr="00310F6E" w:rsidRDefault="00E74414" w:rsidP="00E74414">
      <w:pPr>
        <w:jc w:val="center"/>
      </w:pPr>
    </w:p>
    <w:p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:rsidR="00E74414" w:rsidRPr="00197841" w:rsidRDefault="00E74414" w:rsidP="00E74414">
      <w:pPr>
        <w:ind w:left="1560" w:hanging="1560"/>
        <w:rPr>
          <w:b/>
        </w:rPr>
      </w:pPr>
    </w:p>
    <w:p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:rsidR="00803435" w:rsidRDefault="00803435" w:rsidP="00787571">
      <w:pPr>
        <w:pStyle w:val="Default"/>
        <w:ind w:left="1560"/>
        <w:jc w:val="both"/>
        <w:rPr>
          <w:bCs/>
          <w:sz w:val="23"/>
          <w:szCs w:val="23"/>
        </w:rPr>
        <w:pPrChange w:id="5" w:author="fabrizio" w:date="2018-10-03T14:37:00Z">
          <w:pPr>
            <w:pStyle w:val="Default"/>
            <w:jc w:val="both"/>
          </w:pPr>
        </w:pPrChange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the different management tasks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 xml:space="preserve">be carried out at any management level (operational, tactical or strategic). Some of these task may be </w:t>
      </w:r>
      <w:r>
        <w:rPr>
          <w:bCs/>
          <w:sz w:val="23"/>
          <w:szCs w:val="23"/>
        </w:rPr>
        <w:t>carried out by a VTSO who is off-duty, or during the VTSO’s watch at hours of low activity.</w:t>
      </w:r>
    </w:p>
    <w:p w:rsidR="00803435" w:rsidRPr="001A1D22" w:rsidDel="00505D74" w:rsidRDefault="00803435" w:rsidP="00787571">
      <w:pPr>
        <w:pStyle w:val="Default"/>
        <w:ind w:left="1560"/>
        <w:jc w:val="both"/>
        <w:rPr>
          <w:del w:id="6" w:author="fabrizio" w:date="2018-10-03T09:36:00Z"/>
          <w:bCs/>
          <w:sz w:val="23"/>
          <w:szCs w:val="23"/>
        </w:rPr>
        <w:pPrChange w:id="7" w:author="fabrizio" w:date="2018-10-03T14:37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 “</w:t>
      </w:r>
      <w:proofErr w:type="spellStart"/>
      <w:r w:rsidRPr="00343202">
        <w:rPr>
          <w:bCs/>
          <w:sz w:val="23"/>
          <w:szCs w:val="23"/>
        </w:rPr>
        <w:t>teamleaders</w:t>
      </w:r>
      <w:proofErr w:type="spellEnd"/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>a tactical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 - </w:t>
      </w:r>
      <w:r w:rsidRPr="00AF68D2">
        <w:rPr>
          <w:bCs/>
          <w:sz w:val="23"/>
          <w:szCs w:val="23"/>
        </w:rPr>
        <w:t xml:space="preserve">or even to </w:t>
      </w:r>
      <w:r>
        <w:rPr>
          <w:bCs/>
          <w:sz w:val="23"/>
          <w:szCs w:val="23"/>
        </w:rPr>
        <w:t xml:space="preserve"> a “manager”, “head of VTS” etc  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8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:rsidR="00803435" w:rsidRDefault="00803435" w:rsidP="00803435">
      <w:pPr>
        <w:pStyle w:val="Default"/>
        <w:jc w:val="both"/>
        <w:rPr>
          <w:bCs/>
          <w:sz w:val="23"/>
          <w:szCs w:val="23"/>
        </w:rPr>
      </w:pPr>
    </w:p>
    <w:p w:rsidR="00E74414" w:rsidRPr="00197841" w:rsidRDefault="00E74414" w:rsidP="00E74414">
      <w:pPr>
        <w:ind w:left="1560" w:hanging="1560"/>
      </w:pPr>
    </w:p>
    <w:p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:rsidR="00E74414" w:rsidRPr="00197841" w:rsidRDefault="00E74414" w:rsidP="00E74414"/>
    <w:p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1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1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1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1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1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:rsidR="00E74414" w:rsidRDefault="00E74414" w:rsidP="00E74414">
      <w:pPr>
        <w:ind w:left="1560"/>
        <w:jc w:val="both"/>
        <w:rPr>
          <w:ins w:id="2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there are  specific activities related to the competencies indicated in column A .</w:t>
      </w:r>
    </w:p>
    <w:p w:rsidR="00787571" w:rsidRPr="00787571" w:rsidRDefault="00787571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</w:pPr>
      <w:ins w:id="33" w:author="fabrizio" w:date="2018-10-03T14:39:00Z">
        <w:r>
          <w:rPr>
            <w:rFonts w:cs="Arial"/>
            <w:bCs/>
            <w:color w:val="000000"/>
            <w:sz w:val="23"/>
            <w:szCs w:val="23"/>
            <w:lang w:eastAsia="en-GB"/>
          </w:rPr>
          <w:t>In column D you can sign yes or not if the enlisted activities are met in your VTS</w:t>
        </w:r>
      </w:ins>
    </w:p>
    <w:p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5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add  OTHER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Grigliatabella"/>
        <w:tblW w:w="0" w:type="auto"/>
        <w:tblLook w:val="04A0"/>
      </w:tblPr>
      <w:tblGrid>
        <w:gridCol w:w="2608"/>
        <w:gridCol w:w="1393"/>
        <w:gridCol w:w="1247"/>
        <w:gridCol w:w="4606"/>
      </w:tblGrid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392" w:type="dxa"/>
            <w:gridSpan w:val="2"/>
          </w:tcPr>
          <w:p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4769" w:type="dxa"/>
          </w:tcPr>
          <w:p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r w:rsidRPr="00310F6E">
              <w:rPr>
                <w:b/>
              </w:rPr>
              <w:t>Job description,  according to IALA Recommendation V 103</w:t>
            </w:r>
          </w:p>
        </w:tc>
        <w:tc>
          <w:tcPr>
            <w:tcW w:w="2392" w:type="dxa"/>
            <w:gridSpan w:val="2"/>
          </w:tcPr>
          <w:p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4769" w:type="dxa"/>
          </w:tcPr>
          <w:p w:rsidR="00E74414" w:rsidRPr="00197841" w:rsidRDefault="00E74414" w:rsidP="00BF5B2B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E74414" w:rsidRPr="00310F6E" w:rsidTr="00BF5B2B">
        <w:tc>
          <w:tcPr>
            <w:tcW w:w="2693" w:type="dxa"/>
          </w:tcPr>
          <w:p w:rsidR="00E74414" w:rsidRDefault="00E74414" w:rsidP="00BF5B2B">
            <w:pPr>
              <w:rPr>
                <w:b/>
              </w:rPr>
            </w:pPr>
            <w:r w:rsidRPr="00310F6E">
              <w:rPr>
                <w:b/>
              </w:rPr>
              <w:t>MANAGERIAL COMPETENC</w:t>
            </w:r>
            <w:r w:rsidR="00E617C8"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:rsidR="00E74414" w:rsidRPr="00197841" w:rsidRDefault="00E74414" w:rsidP="00BF5B2B">
            <w:pPr>
              <w:rPr>
                <w:b/>
              </w:rPr>
            </w:pPr>
            <w:r>
              <w:rPr>
                <w:rFonts w:cs="Arial"/>
                <w:color w:val="000000"/>
              </w:rPr>
              <w:t>(</w:t>
            </w:r>
            <w:r w:rsidRPr="00197841">
              <w:rPr>
                <w:rFonts w:cs="Arial"/>
                <w:color w:val="000000"/>
              </w:rPr>
              <w:t xml:space="preserve">Managing and co-ordinating financial, technical </w:t>
            </w:r>
            <w:r w:rsidR="00803435">
              <w:rPr>
                <w:rFonts w:cs="Arial"/>
                <w:color w:val="000000"/>
              </w:rPr>
              <w:t xml:space="preserve">, </w:t>
            </w:r>
            <w:del w:id="40" w:author="fabrizio" w:date="2018-10-02T17:17:00Z">
              <w:r w:rsidR="00803435" w:rsidDel="00E0596D">
                <w:rPr>
                  <w:rFonts w:cs="Arial"/>
                  <w:color w:val="000000"/>
                </w:rPr>
                <w:delText xml:space="preserve">legal </w:delText>
              </w:r>
            </w:del>
            <w:r w:rsidRPr="00197841">
              <w:rPr>
                <w:rFonts w:cs="Arial"/>
                <w:color w:val="000000"/>
              </w:rPr>
              <w:t>and human resources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243" w:type="dxa"/>
          </w:tcPr>
          <w:p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149" w:type="dxa"/>
          </w:tcPr>
          <w:p w:rsidR="00E74414" w:rsidRPr="00197841" w:rsidRDefault="00E74414" w:rsidP="00BF5B2B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the aims and objectives of the VTS are met at all times</w:t>
            </w:r>
          </w:p>
        </w:tc>
        <w:tc>
          <w:tcPr>
            <w:tcW w:w="1243" w:type="dxa"/>
          </w:tcPr>
          <w:p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(example)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Default="00E74414" w:rsidP="00BF5B2B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rostering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Pr="00197841" w:rsidRDefault="00E74414" w:rsidP="00BF5B2B"/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>security policy</w:t>
            </w:r>
          </w:p>
          <w:p w:rsidR="00E74414" w:rsidRDefault="00E74414" w:rsidP="00BF5B2B"/>
          <w:p w:rsidR="00E74414" w:rsidRDefault="00E3787F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</w:t>
            </w:r>
            <w:r w:rsidR="00E74414" w:rsidRPr="00E3787F">
              <w:rPr>
                <w:rFonts w:cs="Arial"/>
                <w:color w:val="222222"/>
                <w:sz w:val="21"/>
                <w:szCs w:val="21"/>
              </w:rPr>
              <w:t xml:space="preserve"> port strategies</w:t>
            </w:r>
          </w:p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 xml:space="preserve">Ensuring that the standards set by the </w:t>
            </w:r>
            <w:r w:rsidRPr="00197841">
              <w:rPr>
                <w:rFonts w:cs="Arial"/>
                <w:color w:val="000000"/>
              </w:rPr>
              <w:lastRenderedPageBreak/>
              <w:t>Competent/VTS Authority for operator qualifications and training are met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Administration of personnel selection procedure (recruitment)</w:t>
            </w:r>
          </w:p>
          <w:p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Plan and oversee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training cycle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the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implementation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of T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eam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R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esource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M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anagement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-training (statistics, decision making, team</w:t>
            </w:r>
            <w:r>
              <w:rPr>
                <w:rFonts w:cs="Arial"/>
                <w:color w:val="222222"/>
                <w:sz w:val="21"/>
                <w:szCs w:val="21"/>
              </w:rPr>
              <w:t>w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ork, leader</w:t>
            </w:r>
            <w:r>
              <w:rPr>
                <w:rFonts w:cs="Arial"/>
                <w:color w:val="222222"/>
                <w:sz w:val="21"/>
                <w:szCs w:val="21"/>
              </w:rPr>
              <w:t>ship, communication, stress an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d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fatigue etc)</w:t>
            </w:r>
          </w:p>
          <w:p w:rsidR="00E74414" w:rsidRDefault="00E74414" w:rsidP="00E3787F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lastRenderedPageBreak/>
              <w:t>Ensuring that the training and certification of VTS personnel are appropriate to the service types being provided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>
            <w:r w:rsidRPr="00197841">
              <w:t>(example)</w:t>
            </w:r>
          </w:p>
          <w:p w:rsidR="00E74414" w:rsidRPr="00197841" w:rsidRDefault="00E74414" w:rsidP="00BF5B2B">
            <w:r w:rsidRPr="00197841">
              <w:t>Provide annual/periodical assessment</w:t>
            </w:r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VTS quality standards are maintained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:rsidR="001B4D16" w:rsidRDefault="00E3787F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r</w:t>
            </w:r>
            <w:r w:rsidR="001B4D16">
              <w:rPr>
                <w:rFonts w:cs="Arial"/>
                <w:color w:val="222222"/>
                <w:sz w:val="21"/>
                <w:szCs w:val="21"/>
              </w:rPr>
              <w:t>isk analysis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Pr="0000591F" w:rsidRDefault="00E74414" w:rsidP="00BF5B2B">
            <w:pPr>
              <w:rPr>
                <w:lang w:val="fr-FR"/>
              </w:rPr>
            </w:pPr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Ensure security of work </w:t>
            </w:r>
            <w:proofErr w:type="spellStart"/>
            <w:r>
              <w:rPr>
                <w:rFonts w:cs="Arial"/>
                <w:color w:val="000000"/>
              </w:rPr>
              <w:t>environement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external aggression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protocol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Default="00EB451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>drugs</w:t>
            </w:r>
            <w:r>
              <w:rPr>
                <w:rFonts w:cs="Arial"/>
                <w:color w:val="222222"/>
                <w:sz w:val="21"/>
                <w:szCs w:val="21"/>
              </w:rPr>
              <w:t>,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harassment 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and </w:t>
            </w:r>
            <w:r w:rsidR="00E3787F">
              <w:rPr>
                <w:rFonts w:cs="Arial"/>
                <w:color w:val="222222"/>
                <w:sz w:val="21"/>
                <w:szCs w:val="21"/>
              </w:rPr>
              <w:t>alcohol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policy</w:t>
            </w: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</w:t>
            </w:r>
            <w:r w:rsidR="00EB4517">
              <w:rPr>
                <w:rFonts w:cs="Arial"/>
                <w:color w:val="222222"/>
                <w:sz w:val="21"/>
                <w:szCs w:val="21"/>
              </w:rPr>
              <w:t>e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implement privacy policy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Del="00FA5315" w:rsidRDefault="00E74414" w:rsidP="00BF5B2B">
            <w:pPr>
              <w:rPr>
                <w:del w:id="41" w:author="fabrizio" w:date="2018-10-02T17:09:00Z"/>
                <w:rFonts w:cs="Arial"/>
                <w:color w:val="222222"/>
                <w:sz w:val="21"/>
                <w:szCs w:val="21"/>
              </w:rPr>
            </w:pPr>
            <w:del w:id="42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FA5315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:rsidR="007C5CE7" w:rsidRDefault="007C5CE7">
            <w:pPr>
              <w:rPr>
                <w:sz w:val="22"/>
                <w:lang w:eastAsia="en-US"/>
              </w:rPr>
            </w:pPr>
          </w:p>
        </w:tc>
      </w:tr>
      <w:tr w:rsidR="00E74414" w:rsidRPr="00310F6E" w:rsidTr="00BF5B2B">
        <w:tc>
          <w:tcPr>
            <w:tcW w:w="2693" w:type="dxa"/>
          </w:tcPr>
          <w:p w:rsidR="00E74414" w:rsidRPr="00EB4517" w:rsidRDefault="00E74414" w:rsidP="00BF5B2B">
            <w:pPr>
              <w:jc w:val="both"/>
              <w:rPr>
                <w:highlight w:val="cyan"/>
              </w:rPr>
            </w:pPr>
            <w:del w:id="43" w:author="fabrizio" w:date="2018-10-02T17:03:00Z">
              <w:r w:rsidRPr="00EB4517" w:rsidDel="00EB4517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44"/>
              <w:r w:rsidRPr="00EB4517" w:rsidDel="00EB4517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44"/>
              <w:r w:rsidR="00EB4517" w:rsidDel="00EB4517">
                <w:rPr>
                  <w:rStyle w:val="Rimandocommento"/>
                  <w:lang w:eastAsia="en-US"/>
                </w:rPr>
                <w:commentReference w:id="44"/>
              </w:r>
              <w:r w:rsidRPr="00EB4517" w:rsidDel="00EB4517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243" w:type="dxa"/>
          </w:tcPr>
          <w:p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1149" w:type="dxa"/>
          </w:tcPr>
          <w:p w:rsidR="00E74414" w:rsidRPr="00EB4517" w:rsidRDefault="00E74414" w:rsidP="00BF5B2B">
            <w:pPr>
              <w:rPr>
                <w:highlight w:val="cyan"/>
              </w:rPr>
            </w:pPr>
          </w:p>
        </w:tc>
        <w:tc>
          <w:tcPr>
            <w:tcW w:w="4769" w:type="dxa"/>
          </w:tcPr>
          <w:p w:rsidR="00E74414" w:rsidRPr="00EB4517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  <w:highlight w:val="cyan"/>
              </w:rPr>
            </w:pPr>
            <w:r w:rsidRPr="00EB4517">
              <w:rPr>
                <w:highlight w:val="cyan"/>
              </w:rPr>
              <w:t xml:space="preserve">Maintenance of </w:t>
            </w:r>
            <w:r w:rsidR="00E74414" w:rsidRPr="00EB4517">
              <w:rPr>
                <w:highlight w:val="cyan"/>
              </w:rPr>
              <w:t xml:space="preserve">equipments (planned or </w:t>
            </w:r>
            <w:commentRangeStart w:id="45"/>
            <w:r w:rsidR="00E74414" w:rsidRPr="00EB4517">
              <w:rPr>
                <w:highlight w:val="cyan"/>
              </w:rPr>
              <w:t>unplanned</w:t>
            </w:r>
            <w:commentRangeEnd w:id="45"/>
            <w:r w:rsidR="00EB4517">
              <w:rPr>
                <w:rStyle w:val="Rimandocommento"/>
                <w:lang w:eastAsia="en-US"/>
              </w:rPr>
              <w:commentReference w:id="45"/>
            </w:r>
            <w:r w:rsidR="00E74414" w:rsidRPr="00EB4517">
              <w:rPr>
                <w:highlight w:val="cyan"/>
              </w:rPr>
              <w:t>)</w:t>
            </w:r>
            <w:r w:rsidR="00E74414" w:rsidRPr="00EB4517">
              <w:rPr>
                <w:rFonts w:cs="Arial"/>
                <w:color w:val="222222"/>
                <w:sz w:val="21"/>
                <w:szCs w:val="21"/>
                <w:highlight w:val="cyan"/>
              </w:rPr>
              <w:t xml:space="preserve"> </w:t>
            </w:r>
          </w:p>
          <w:p w:rsidR="00E74414" w:rsidRPr="00EB4517" w:rsidRDefault="00E74414" w:rsidP="00BF5B2B">
            <w:pPr>
              <w:rPr>
                <w:highlight w:val="cyan"/>
              </w:rPr>
            </w:pPr>
          </w:p>
        </w:tc>
      </w:tr>
      <w:tr w:rsidR="00E74414" w:rsidRPr="00310F6E" w:rsidTr="00BF5B2B">
        <w:tc>
          <w:tcPr>
            <w:tcW w:w="2693" w:type="dxa"/>
          </w:tcPr>
          <w:p w:rsidR="00E74414" w:rsidRDefault="00E74414" w:rsidP="00BF5B2B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:rsidR="00E74414" w:rsidRPr="00197841" w:rsidRDefault="00EB4517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="00E74414"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 w:rsidR="00E74414">
              <w:rPr>
                <w:rFonts w:cs="Arial"/>
                <w:color w:val="000000"/>
              </w:rPr>
              <w:t xml:space="preserve"> </w:t>
            </w:r>
            <w:r w:rsidR="00E74414"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t xml:space="preserve">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:rsidR="00E74414" w:rsidRPr="00FA7CB2" w:rsidRDefault="00E74414" w:rsidP="00BF5B2B">
            <w:pPr>
              <w:rPr>
                <w:lang w:val="fr-FR"/>
              </w:rPr>
            </w:pPr>
          </w:p>
        </w:tc>
      </w:tr>
      <w:tr w:rsidR="00E74414" w:rsidRPr="00310F6E" w:rsidTr="00BF5B2B">
        <w:tc>
          <w:tcPr>
            <w:tcW w:w="2693" w:type="dxa"/>
          </w:tcPr>
          <w:p w:rsidR="00E74414" w:rsidRDefault="00E617C8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Manage financ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ial </w:t>
            </w:r>
            <w:ins w:id="46" w:author="fabrizio" w:date="2018-10-02T17:08:00Z">
              <w:r w:rsidR="00FA5315">
                <w:rPr>
                  <w:rFonts w:cs="Arial"/>
                  <w:color w:val="222222"/>
                  <w:sz w:val="21"/>
                  <w:szCs w:val="21"/>
                </w:rPr>
                <w:t xml:space="preserve">and technical </w:t>
              </w:r>
            </w:ins>
            <w:r w:rsidR="00E74414">
              <w:rPr>
                <w:rFonts w:cs="Arial"/>
                <w:color w:val="222222"/>
                <w:sz w:val="21"/>
                <w:szCs w:val="21"/>
              </w:rPr>
              <w:t>resources</w:t>
            </w:r>
          </w:p>
          <w:p w:rsidR="00E74414" w:rsidRPr="00197841" w:rsidDel="00B4589A" w:rsidRDefault="00E74414" w:rsidP="00BF5B2B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Center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running (salaries, </w:t>
            </w:r>
            <w:r>
              <w:rPr>
                <w:rFonts w:ascii="Verdana" w:hAnsi="Verdana"/>
              </w:rPr>
              <w:t>electricity, gas, hardware/software maintenance, softwa</w:t>
            </w:r>
            <w:r w:rsidR="00E617C8">
              <w:rPr>
                <w:rFonts w:ascii="Verdana" w:hAnsi="Verdana"/>
              </w:rPr>
              <w:t>re licences, continual professi</w:t>
            </w:r>
            <w:r>
              <w:rPr>
                <w:rFonts w:ascii="Verdana" w:hAnsi="Verdana"/>
              </w:rPr>
              <w:t>onal development)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>
            <w:pPr>
              <w:spacing w:before="100" w:beforeAutospacing="1"/>
            </w:pPr>
          </w:p>
        </w:tc>
      </w:tr>
      <w:tr w:rsidR="00E74414" w:rsidRPr="00310F6E" w:rsidTr="00BF5B2B">
        <w:tc>
          <w:tcPr>
            <w:tcW w:w="2693" w:type="dxa"/>
          </w:tcPr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del w:id="47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Manage technical resources</w:delText>
              </w:r>
            </w:del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617C8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del w:id="48" w:author="fabrizio" w:date="2018-10-02T17:09:00Z"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FA5315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FA5315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:rsidR="00E74414" w:rsidRPr="00197841" w:rsidRDefault="00E74414" w:rsidP="00BF5B2B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>Ensuring that relevant personnel take place in additional training and seminars</w:t>
            </w:r>
          </w:p>
        </w:tc>
        <w:tc>
          <w:tcPr>
            <w:tcW w:w="1243" w:type="dxa"/>
          </w:tcPr>
          <w:p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t>VTSO exchange programme</w:t>
            </w:r>
          </w:p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VTS operations follow current rules, regulations and legislation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49"/>
            <w:r>
              <w:rPr>
                <w:rFonts w:cs="Arial"/>
                <w:color w:val="222222"/>
                <w:sz w:val="21"/>
                <w:szCs w:val="21"/>
              </w:rPr>
              <w:t>Demonstrate kno</w:t>
            </w:r>
            <w:r w:rsidR="00E617C8">
              <w:rPr>
                <w:rFonts w:cs="Arial"/>
                <w:color w:val="222222"/>
                <w:sz w:val="21"/>
                <w:szCs w:val="21"/>
              </w:rPr>
              <w:t>w</w:t>
            </w:r>
            <w:r>
              <w:rPr>
                <w:rFonts w:cs="Arial"/>
                <w:color w:val="222222"/>
                <w:sz w:val="21"/>
                <w:szCs w:val="21"/>
              </w:rPr>
              <w:t>ledge of equipment capabilities</w:t>
            </w:r>
            <w:commentRangeEnd w:id="49"/>
            <w:r w:rsidR="00B8111D">
              <w:rPr>
                <w:rStyle w:val="Rimandocommento"/>
                <w:lang w:eastAsia="en-US"/>
              </w:rPr>
              <w:commentReference w:id="49"/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and analyse data for internal or external safety  and statistical purposes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numbers of incidents/accidents in the VTS area)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:rsidR="00E74414" w:rsidRDefault="007C5CE7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7C5CE7">
              <w:rPr>
                <w:rFonts w:cs="Arial"/>
                <w:color w:val="222222"/>
                <w:sz w:val="21"/>
                <w:szCs w:val="21"/>
                <w:rPrChange w:id="50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Monitor </w:t>
            </w:r>
            <w:proofErr w:type="spellStart"/>
            <w:r w:rsidRPr="007C5CE7">
              <w:rPr>
                <w:rFonts w:cs="Arial"/>
                <w:color w:val="222222"/>
                <w:sz w:val="21"/>
                <w:szCs w:val="21"/>
                <w:rPrChange w:id="51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environemental</w:t>
            </w:r>
            <w:proofErr w:type="spellEnd"/>
            <w:r w:rsidRPr="007C5CE7">
              <w:rPr>
                <w:rFonts w:cs="Arial"/>
                <w:color w:val="222222"/>
                <w:sz w:val="21"/>
                <w:szCs w:val="21"/>
                <w:rPrChange w:id="52" w:author="fabrizio" w:date="2018-10-03T09:15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 xml:space="preserve">  policy</w:t>
            </w:r>
            <w:r w:rsidR="00E74414"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evaluation and amendment of  (emergency)-procedures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</w:t>
            </w:r>
            <w:ins w:id="53" w:author="fabrizio" w:date="2018-10-03T09:17:00Z">
              <w:r w:rsidR="007253BF">
                <w:rPr>
                  <w:rFonts w:cs="Arial"/>
                  <w:color w:val="222222"/>
                  <w:sz w:val="21"/>
                  <w:szCs w:val="21"/>
                </w:rPr>
                <w:t xml:space="preserve">international standards/guidelines/recommendations (ex. 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>IMO a</w:t>
            </w:r>
            <w:r w:rsidR="007253BF">
              <w:rPr>
                <w:rFonts w:cs="Arial"/>
                <w:color w:val="222222"/>
                <w:sz w:val="21"/>
                <w:szCs w:val="21"/>
              </w:rPr>
              <w:t>n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d IALA </w:t>
            </w:r>
            <w:r w:rsidR="007C5CE7" w:rsidRPr="007C5CE7">
              <w:rPr>
                <w:rFonts w:cs="Arial"/>
                <w:color w:val="222222"/>
                <w:sz w:val="21"/>
                <w:szCs w:val="21"/>
                <w:rPrChange w:id="54" w:author="fabrizio" w:date="2018-10-03T09:16:00Z">
                  <w:rPr>
                    <w:rFonts w:cs="Arial"/>
                    <w:color w:val="222222"/>
                    <w:sz w:val="21"/>
                    <w:szCs w:val="21"/>
                    <w:highlight w:val="yellow"/>
                  </w:rPr>
                </w:rPrChange>
              </w:rPr>
              <w:t>rules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(</w:t>
            </w:r>
            <w:del w:id="55" w:author="fabrizio" w:date="2018-10-03T09:17:00Z"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>international standards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:rsidR="00E74414" w:rsidRDefault="00E74414" w:rsidP="00BF5B2B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/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Planning and developing of emergency procedures as appropriate to the VTS area of responsibility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7253BF">
            <w:r>
              <w:t xml:space="preserve">Investigate incidents and accidents data to evaluate </w:t>
            </w:r>
            <w:del w:id="56" w:author="fabrizio" w:date="2018-10-03T09:18:00Z">
              <w:r w:rsidDel="007253BF">
                <w:delText xml:space="preserve">the improvement of </w:delText>
              </w:r>
            </w:del>
            <w:r>
              <w:t xml:space="preserve">practices and procedures </w:t>
            </w:r>
            <w:ins w:id="57" w:author="fabrizio" w:date="2018-10-03T09:19:00Z">
              <w:r w:rsidR="007253BF">
                <w:t>in order to their improvement</w:t>
              </w:r>
            </w:ins>
            <w:r>
              <w:t xml:space="preserve"> </w:t>
            </w:r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</w:pPr>
            <w:r w:rsidRPr="00197841">
              <w:rPr>
                <w:rFonts w:cs="Arial"/>
                <w:color w:val="000000"/>
              </w:rPr>
              <w:t>Ensuring that all adopted standard operating procedures are reviewed and amended as required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Update manuals</w:t>
            </w: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updating of charts and  information systems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AIS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informations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) 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 xml:space="preserve">Ensuring that </w:t>
            </w:r>
            <w:r w:rsidRPr="00197841">
              <w:rPr>
                <w:rFonts w:eastAsia="Times New Roman" w:cs="Arial"/>
                <w:i/>
                <w:color w:val="000000"/>
              </w:rPr>
              <w:lastRenderedPageBreak/>
              <w:t>requirements for documentation are met</w:t>
            </w:r>
          </w:p>
        </w:tc>
        <w:tc>
          <w:tcPr>
            <w:tcW w:w="1243" w:type="dxa"/>
          </w:tcPr>
          <w:p w:rsidR="00E74414" w:rsidRPr="00197841" w:rsidRDefault="00E74414" w:rsidP="00BF5B2B">
            <w:r w:rsidRPr="00197841">
              <w:lastRenderedPageBreak/>
              <w:t>X</w:t>
            </w:r>
          </w:p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:rsidR="00E74414" w:rsidRPr="00197841" w:rsidRDefault="00E617C8" w:rsidP="00BF5B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Report of incidents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t>Issue</w:t>
            </w:r>
            <w:r w:rsidR="00E74414" w:rsidRPr="00197841">
              <w:rPr>
                <w:rFonts w:eastAsia="Times New Roman"/>
              </w:rPr>
              <w:t xml:space="preserve"> operational procedures</w:t>
            </w:r>
          </w:p>
          <w:p w:rsidR="00E74414" w:rsidRPr="00197841" w:rsidRDefault="00E617C8" w:rsidP="00BF5B2B">
            <w:r>
              <w:rPr>
                <w:rFonts w:eastAsia="Times New Roman"/>
              </w:rPr>
              <w:t>Issue / sign</w:t>
            </w:r>
            <w:r w:rsidR="00E74414" w:rsidRPr="00197841">
              <w:rPr>
                <w:rFonts w:eastAsia="Times New Roman"/>
              </w:rPr>
              <w:t xml:space="preserve"> VTSO’s Logbooks</w:t>
            </w:r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rPr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lastRenderedPageBreak/>
              <w:t>COMMUNICATIONAL SKILLS</w:t>
            </w:r>
            <w:ins w:id="58" w:author="fabrizio" w:date="2018-10-03T09:26:00Z">
              <w:r w:rsidR="004712DD">
                <w:rPr>
                  <w:rFonts w:cs="Arial"/>
                  <w:b/>
                  <w:color w:val="000000"/>
                </w:rPr>
                <w:t xml:space="preserve"> (EXTERNAL OR INTERNAL)</w:t>
              </w:r>
            </w:ins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Developing and maintaining a good public information and relations program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E74414" w:rsidP="00BF5B2B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its role</w:t>
            </w:r>
          </w:p>
          <w:p w:rsidR="004712DD" w:rsidRPr="00197841" w:rsidDel="004712DD" w:rsidRDefault="004712DD" w:rsidP="004712DD">
            <w:pPr>
              <w:rPr>
                <w:del w:id="59" w:author="fabrizio" w:date="2018-10-03T09:34:00Z"/>
                <w:rFonts w:eastAsia="Times New Roman"/>
              </w:rPr>
            </w:pPr>
            <w:ins w:id="60" w:author="fabrizio" w:date="2018-10-03T09:27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Foster an 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environement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of safety of navigation</w:t>
              </w:r>
            </w:ins>
            <w:ins w:id="61" w:author="fabrizio" w:date="2018-10-03T09:33:00Z">
              <w:r>
                <w:rPr>
                  <w:rFonts w:cs="Arial"/>
                  <w:color w:val="222222"/>
                  <w:sz w:val="21"/>
                  <w:szCs w:val="21"/>
                </w:rPr>
                <w:t xml:space="preserve"> (</w:t>
              </w:r>
              <w:proofErr w:type="spellStart"/>
              <w:r>
                <w:rPr>
                  <w:rFonts w:cs="Arial"/>
                  <w:color w:val="222222"/>
                  <w:sz w:val="21"/>
                  <w:szCs w:val="21"/>
                </w:rPr>
                <w:t>eg</w:t>
              </w:r>
              <w:proofErr w:type="spellEnd"/>
              <w:r>
                <w:rPr>
                  <w:rFonts w:cs="Arial"/>
                  <w:color w:val="222222"/>
                  <w:sz w:val="21"/>
                  <w:szCs w:val="21"/>
                </w:rPr>
                <w:t xml:space="preserve"> </w:t>
              </w:r>
            </w:ins>
            <w:moveToRangeStart w:id="62" w:author="fabrizio" w:date="2018-10-03T09:33:00Z" w:name="move526322552"/>
            <w:moveTo w:id="63" w:author="fabrizio" w:date="2018-10-03T09:33:00Z">
              <w:r w:rsidRPr="00197841">
                <w:rPr>
                  <w:rFonts w:cs="Arial"/>
                  <w:i/>
                  <w:color w:val="000000"/>
                </w:rPr>
                <w:t>Promote co-operation with allied services</w:t>
              </w:r>
            </w:moveTo>
            <w:moveToRangeEnd w:id="62"/>
            <w:ins w:id="64" w:author="fabrizio" w:date="2018-10-03T09:33:00Z">
              <w:r>
                <w:rPr>
                  <w:rFonts w:cs="Arial"/>
                  <w:i/>
                  <w:color w:val="000000"/>
                </w:rPr>
                <w:t xml:space="preserve"> through </w:t>
              </w:r>
            </w:ins>
            <w:moveToRangeStart w:id="65" w:author="fabrizio" w:date="2018-10-03T09:34:00Z" w:name="move526322569"/>
            <w:moveTo w:id="66" w:author="fabrizio" w:date="2018-10-03T09:34:00Z">
              <w:r w:rsidRPr="00197841">
                <w:rPr>
                  <w:rFonts w:eastAsia="Times New Roman"/>
                </w:rPr>
                <w:t>Pilot meetings</w:t>
              </w:r>
            </w:moveTo>
            <w:ins w:id="67" w:author="fabrizio" w:date="2018-10-03T09:34:00Z">
              <w:r>
                <w:rPr>
                  <w:rFonts w:eastAsia="Times New Roman"/>
                </w:rPr>
                <w:t>, STS operators meeting)</w:t>
              </w:r>
            </w:ins>
          </w:p>
          <w:p w:rsidR="00000000" w:rsidRDefault="004712DD">
            <w:pPr>
              <w:rPr>
                <w:ins w:id="68" w:author="fabrizio" w:date="2018-10-03T09:33:00Z"/>
                <w:rFonts w:cs="Arial"/>
                <w:color w:val="222222"/>
                <w:sz w:val="21"/>
                <w:szCs w:val="21"/>
                <w:lang w:eastAsia="en-US"/>
              </w:rPr>
              <w:pPrChange w:id="69" w:author="fabrizio" w:date="2018-10-03T09:34:00Z">
                <w:pPr>
                  <w:spacing w:before="100" w:beforeAutospacing="1" w:after="24"/>
                </w:pPr>
              </w:pPrChange>
            </w:pPr>
            <w:moveTo w:id="70" w:author="fabrizio" w:date="2018-10-03T09:34:00Z">
              <w:del w:id="71" w:author="fabrizio" w:date="2018-10-03T09:34:00Z">
                <w:r w:rsidRPr="00197841" w:rsidDel="004712DD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65"/>
          </w:p>
          <w:p w:rsidR="004712DD" w:rsidRDefault="004712DD" w:rsidP="00BF5B2B">
            <w:pPr>
              <w:spacing w:before="100" w:beforeAutospacing="1" w:after="24"/>
              <w:rPr>
                <w:ins w:id="72" w:author="fabrizio" w:date="2018-10-03T09:27:00Z"/>
                <w:rFonts w:cs="Arial"/>
                <w:color w:val="222222"/>
                <w:sz w:val="21"/>
                <w:szCs w:val="21"/>
              </w:rPr>
            </w:pP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Create a</w:t>
            </w:r>
            <w:ins w:id="73" w:author="fabrizio" w:date="2018-10-03T09:26:00Z">
              <w:r w:rsidR="004712DD">
                <w:rPr>
                  <w:rFonts w:cs="Arial"/>
                  <w:color w:val="222222"/>
                  <w:sz w:val="21"/>
                  <w:szCs w:val="21"/>
                </w:rPr>
                <w:t xml:space="preserve">n internal </w:t>
              </w:r>
            </w:ins>
            <w:r>
              <w:rPr>
                <w:rFonts w:cs="Arial"/>
                <w:color w:val="222222"/>
                <w:sz w:val="21"/>
                <w:szCs w:val="21"/>
              </w:rPr>
              <w:t xml:space="preserve"> safety </w:t>
            </w:r>
            <w:del w:id="74" w:author="fabrizio" w:date="2018-10-03T09:25:00Z">
              <w:r w:rsidRPr="0057664B" w:rsidDel="007253BF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7253BF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 xml:space="preserve">culture 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:rsidR="00E74414" w:rsidRDefault="00E74414" w:rsidP="00BF5B2B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Ensure</w:t>
            </w:r>
            <w:r w:rsidR="00E74414" w:rsidRPr="00197841">
              <w:rPr>
                <w:rFonts w:cs="Arial"/>
                <w:color w:val="000000"/>
              </w:rPr>
              <w:t xml:space="preserve"> compliance with evidentiary provisions in the event of an incident or accident occurring in the VTS area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Default="004712DD" w:rsidP="00BF5B2B">
            <w:pPr>
              <w:rPr>
                <w:ins w:id="75" w:author="fabrizio" w:date="2018-10-03T09:32:00Z"/>
              </w:rPr>
            </w:pPr>
            <w:ins w:id="76" w:author="fabrizio" w:date="2018-10-03T09:30:00Z">
              <w:r>
                <w:t>Ensuring the logging of data during and after incidents</w:t>
              </w:r>
            </w:ins>
            <w:ins w:id="77" w:author="fabrizio" w:date="2018-10-03T09:31:00Z">
              <w:r>
                <w:t>/accidents</w:t>
              </w:r>
            </w:ins>
          </w:p>
          <w:p w:rsidR="004712DD" w:rsidRDefault="004712DD" w:rsidP="00BF5B2B">
            <w:pPr>
              <w:rPr>
                <w:ins w:id="78" w:author="fabrizio" w:date="2018-10-03T09:30:00Z"/>
              </w:rPr>
            </w:pPr>
          </w:p>
          <w:p w:rsidR="004712DD" w:rsidRPr="00197841" w:rsidRDefault="004712DD" w:rsidP="00BF5B2B">
            <w:moveToRangeStart w:id="79" w:author="fabrizio" w:date="2018-10-03T09:32:00Z" w:name="move526322456"/>
            <w:moveTo w:id="80" w:author="fabrizio" w:date="2018-10-03T09:32:00Z">
              <w:r>
                <w:rPr>
                  <w:rFonts w:cs="Arial"/>
                  <w:color w:val="000000"/>
                </w:rPr>
                <w:t>Ensure</w:t>
              </w:r>
              <w:r w:rsidRPr="00197841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To>
            <w:moveToRangeEnd w:id="79"/>
          </w:p>
        </w:tc>
      </w:tr>
      <w:tr w:rsidR="00E74414" w:rsidRPr="00310F6E" w:rsidTr="00BF5B2B">
        <w:tc>
          <w:tcPr>
            <w:tcW w:w="2693" w:type="dxa"/>
          </w:tcPr>
          <w:p w:rsidR="00E74414" w:rsidRPr="00197841" w:rsidRDefault="00E617C8" w:rsidP="00BF5B2B">
            <w:pPr>
              <w:jc w:val="both"/>
              <w:rPr>
                <w:rFonts w:cs="Arial"/>
                <w:color w:val="000000"/>
              </w:rPr>
            </w:pPr>
            <w:moveFromRangeStart w:id="81" w:author="fabrizio" w:date="2018-10-03T09:32:00Z" w:name="move526322456"/>
            <w:moveFrom w:id="82" w:author="fabrizio" w:date="2018-10-03T09:32:00Z">
              <w:r w:rsidDel="004712DD">
                <w:rPr>
                  <w:rFonts w:cs="Arial"/>
                  <w:color w:val="000000"/>
                </w:rPr>
                <w:t>Ensure</w:t>
              </w:r>
              <w:r w:rsidR="00E74414" w:rsidRPr="00197841" w:rsidDel="004712DD">
                <w:rPr>
                  <w:rFonts w:cs="Arial"/>
                  <w:color w:val="000000"/>
                </w:rPr>
                <w:t xml:space="preserve"> that all such events are properly recorded and readily available for examination by the Competent/VTS Authority</w:t>
              </w:r>
            </w:moveFrom>
            <w:moveFromRangeEnd w:id="81"/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:rsidR="00E74414" w:rsidRPr="00197841" w:rsidRDefault="00E74414" w:rsidP="00BF5B2B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243" w:type="dxa"/>
          </w:tcPr>
          <w:p w:rsidR="00E74414" w:rsidRPr="00197841" w:rsidRDefault="00E74414" w:rsidP="00BF5B2B"/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RDefault="00E74414" w:rsidP="00BF5B2B"/>
        </w:tc>
      </w:tr>
      <w:tr w:rsidR="00E74414" w:rsidRPr="00310F6E" w:rsidTr="00BF5B2B">
        <w:tc>
          <w:tcPr>
            <w:tcW w:w="2693" w:type="dxa"/>
          </w:tcPr>
          <w:p w:rsidR="00E74414" w:rsidRPr="00197841" w:rsidRDefault="00E74414" w:rsidP="00BF5B2B">
            <w:pPr>
              <w:jc w:val="center"/>
              <w:rPr>
                <w:rFonts w:cs="Arial"/>
                <w:i/>
                <w:color w:val="000000"/>
              </w:rPr>
            </w:pPr>
            <w:moveFromRangeStart w:id="83" w:author="fabrizio" w:date="2018-10-03T09:33:00Z" w:name="move526322552"/>
            <w:moveFrom w:id="84" w:author="fabrizio" w:date="2018-10-03T09:33:00Z">
              <w:r w:rsidRPr="00197841" w:rsidDel="004712DD">
                <w:rPr>
                  <w:rFonts w:cs="Arial"/>
                  <w:i/>
                  <w:color w:val="000000"/>
                </w:rPr>
                <w:t>Promote co-operation with allied services</w:t>
              </w:r>
            </w:moveFrom>
            <w:moveFromRangeEnd w:id="83"/>
          </w:p>
        </w:tc>
        <w:tc>
          <w:tcPr>
            <w:tcW w:w="1243" w:type="dxa"/>
          </w:tcPr>
          <w:p w:rsidR="00E74414" w:rsidRPr="00197841" w:rsidRDefault="00E74414" w:rsidP="00BF5B2B">
            <w:r w:rsidRPr="00197841">
              <w:t>X</w:t>
            </w:r>
          </w:p>
        </w:tc>
        <w:tc>
          <w:tcPr>
            <w:tcW w:w="1149" w:type="dxa"/>
          </w:tcPr>
          <w:p w:rsidR="00E74414" w:rsidRPr="00197841" w:rsidRDefault="00E74414" w:rsidP="00BF5B2B"/>
        </w:tc>
        <w:tc>
          <w:tcPr>
            <w:tcW w:w="4769" w:type="dxa"/>
          </w:tcPr>
          <w:p w:rsidR="00E74414" w:rsidRPr="00197841" w:rsidDel="004712DD" w:rsidRDefault="00E74414" w:rsidP="00BF5B2B">
            <w:pPr>
              <w:rPr>
                <w:rFonts w:eastAsia="Times New Roman"/>
              </w:rPr>
            </w:pPr>
            <w:moveFromRangeStart w:id="85" w:author="fabrizio" w:date="2018-10-03T09:34:00Z" w:name="move526322569"/>
            <w:moveFrom w:id="86" w:author="fabrizio" w:date="2018-10-03T09:34:00Z">
              <w:r w:rsidRPr="00197841" w:rsidDel="004712DD">
                <w:rPr>
                  <w:rFonts w:eastAsia="Times New Roman"/>
                </w:rPr>
                <w:t>Pilot meetings</w:t>
              </w:r>
            </w:moveFrom>
          </w:p>
          <w:p w:rsidR="00E74414" w:rsidRPr="00197841" w:rsidRDefault="00E74414" w:rsidP="00BF5B2B">
            <w:moveFrom w:id="87" w:author="fabrizio" w:date="2018-10-03T09:34:00Z">
              <w:r w:rsidRPr="00197841" w:rsidDel="004712DD">
                <w:rPr>
                  <w:rFonts w:eastAsia="Times New Roman"/>
                </w:rPr>
                <w:t>STS-operators meetings</w:t>
              </w:r>
            </w:moveFrom>
            <w:moveFromRangeEnd w:id="85"/>
          </w:p>
        </w:tc>
      </w:tr>
    </w:tbl>
    <w:p w:rsidR="00E74414" w:rsidRPr="00197841" w:rsidRDefault="00E74414" w:rsidP="00E74414"/>
    <w:p w:rsidR="00DA0C30" w:rsidRDefault="00DA0C30"/>
    <w:sectPr w:rsidR="00DA0C30" w:rsidSect="00DA0C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4" w:author="fabrizio" w:date="2018-10-02T16:59:00Z" w:initials="f">
    <w:p w:rsidR="00EB4517" w:rsidRDefault="00EB4517">
      <w:pPr>
        <w:pStyle w:val="Testocommento"/>
      </w:pPr>
      <w:r>
        <w:rPr>
          <w:rStyle w:val="Rimandocommento"/>
        </w:rPr>
        <w:annotationRef/>
      </w:r>
      <w:proofErr w:type="spellStart"/>
      <w:r>
        <w:t>tagliare</w:t>
      </w:r>
      <w:proofErr w:type="spellEnd"/>
    </w:p>
  </w:comment>
  <w:comment w:id="45" w:author="fabrizio" w:date="2018-10-02T16:59:00Z" w:initials="f">
    <w:p w:rsidR="00EB4517" w:rsidRDefault="00EB4517">
      <w:pPr>
        <w:pStyle w:val="Testocommento"/>
      </w:pPr>
      <w:r>
        <w:rPr>
          <w:rStyle w:val="Rimandocommento"/>
        </w:rPr>
        <w:annotationRef/>
      </w:r>
      <w:proofErr w:type="spellStart"/>
      <w:r>
        <w:t>spostare</w:t>
      </w:r>
      <w:proofErr w:type="spellEnd"/>
    </w:p>
  </w:comment>
  <w:comment w:id="49" w:author="fabrizio" w:date="2018-10-03T09:10:00Z" w:initials="f">
    <w:p w:rsidR="00B8111D" w:rsidRDefault="00B8111D">
      <w:pPr>
        <w:pStyle w:val="Testocommento"/>
      </w:pPr>
      <w:r>
        <w:rPr>
          <w:rStyle w:val="Rimandocommento"/>
        </w:rPr>
        <w:annotationRef/>
      </w:r>
      <w:r>
        <w:t>shift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E74414"/>
    <w:rsid w:val="001B4D16"/>
    <w:rsid w:val="004712DD"/>
    <w:rsid w:val="00492390"/>
    <w:rsid w:val="00505D74"/>
    <w:rsid w:val="007253BF"/>
    <w:rsid w:val="00787571"/>
    <w:rsid w:val="007C5CE7"/>
    <w:rsid w:val="00803435"/>
    <w:rsid w:val="00836F81"/>
    <w:rsid w:val="00B8111D"/>
    <w:rsid w:val="00DA0C30"/>
    <w:rsid w:val="00E0596D"/>
    <w:rsid w:val="00E3787F"/>
    <w:rsid w:val="00E42D5C"/>
    <w:rsid w:val="00E617C8"/>
    <w:rsid w:val="00E74414"/>
    <w:rsid w:val="00EB4517"/>
    <w:rsid w:val="00FA5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EB45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45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45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451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fabrizio</cp:lastModifiedBy>
  <cp:revision>7</cp:revision>
  <dcterms:created xsi:type="dcterms:W3CDTF">2018-10-02T13:25:00Z</dcterms:created>
  <dcterms:modified xsi:type="dcterms:W3CDTF">2018-10-03T12:45:00Z</dcterms:modified>
</cp:coreProperties>
</file>